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D85DF97"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613A51" w:rsidRPr="00613A51">
        <w:rPr>
          <w:rFonts w:eastAsia="Times New Roman" w:cs="Calibri"/>
          <w:lang w:eastAsia="cs-CZ"/>
        </w:rPr>
        <w:t>Ing. Hynkem Raisem, MHA, místopředsedou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 xml:space="preserve">Adresa pro </w:t>
      </w:r>
      <w:proofErr w:type="gramStart"/>
      <w:r w:rsidR="0024457F" w:rsidRPr="004617FC">
        <w:rPr>
          <w:rFonts w:ascii="Calibri" w:hAnsi="Calibri" w:cs="Calibri"/>
          <w:sz w:val="22"/>
          <w:szCs w:val="22"/>
        </w:rPr>
        <w:t>doručování:</w:t>
      </w:r>
      <w:r w:rsidR="004F3257" w:rsidRPr="004F3257">
        <w:rPr>
          <w:rFonts w:ascii="Calibri" w:hAnsi="Calibri" w:cs="Calibri"/>
          <w:sz w:val="22"/>
          <w:szCs w:val="22"/>
          <w:highlight w:val="yellow"/>
        </w:rPr>
        <w:t>…</w:t>
      </w:r>
      <w:proofErr w:type="gramEnd"/>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5D626CA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613A51" w:rsidRPr="00613A51">
        <w:rPr>
          <w:rFonts w:ascii="Calibri" w:hAnsi="Calibri" w:cs="Calibri"/>
          <w:b/>
          <w:bCs/>
          <w:sz w:val="22"/>
          <w:szCs w:val="22"/>
        </w:rPr>
        <w:t xml:space="preserve">Léčivý přípravek ATC skupiny </w:t>
      </w:r>
      <w:hyperlink r:id="rId8" w:history="1">
        <w:r w:rsidR="00613A51" w:rsidRPr="00613A51">
          <w:rPr>
            <w:rFonts w:ascii="Calibri" w:hAnsi="Calibri" w:cs="Calibri"/>
            <w:b/>
            <w:bCs/>
            <w:color w:val="000000"/>
            <w:sz w:val="22"/>
            <w:szCs w:val="22"/>
          </w:rPr>
          <w:t>L04AA33</w:t>
        </w:r>
      </w:hyperlink>
      <w:r w:rsidR="00613A51" w:rsidRPr="00613A51">
        <w:rPr>
          <w:rFonts w:ascii="Calibri" w:hAnsi="Calibri" w:cs="Calibri"/>
          <w:b/>
          <w:bCs/>
          <w:sz w:val="22"/>
          <w:szCs w:val="22"/>
        </w:rPr>
        <w:t xml:space="preserve"> – léčiva s účinnou látkou </w:t>
      </w:r>
      <w:r w:rsidR="00613A51" w:rsidRPr="00613A51">
        <w:rPr>
          <w:rFonts w:ascii="Calibri" w:hAnsi="Calibri" w:cs="Calibri"/>
          <w:b/>
          <w:bCs/>
          <w:color w:val="000000"/>
          <w:sz w:val="22"/>
          <w:szCs w:val="22"/>
        </w:rPr>
        <w:t>VEDOLIZUMAB</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EAE6BFD" w:rsidR="00B50C12" w:rsidRPr="004617FC" w:rsidRDefault="0024457F" w:rsidP="00CF2196">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613A51" w:rsidRPr="00613A51">
        <w:rPr>
          <w:rFonts w:ascii="Calibri" w:hAnsi="Calibri" w:cs="Arial"/>
          <w:b/>
          <w:bCs/>
          <w:sz w:val="22"/>
          <w:szCs w:val="22"/>
        </w:rPr>
        <w:t>ATC skupiny L04AA33 – léčiva s účinnou látkou VEDOLIZUMAB</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444802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2820EE1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0504B3">
        <w:rPr>
          <w:rFonts w:ascii="Calibri" w:hAnsi="Calibri" w:cs="Calibri"/>
          <w:sz w:val="22"/>
          <w:szCs w:val="22"/>
        </w:rPr>
        <w:t>2</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lastRenderedPageBreak/>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7777777"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Dále musí faktura obsahovat tyto údaje:</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06DBC31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evidenční číslo daňového dokladu;</w:t>
      </w:r>
    </w:p>
    <w:p w14:paraId="56BD1F08" w14:textId="76C78032"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smlouvy a datum jejího uzavření;</w:t>
      </w:r>
    </w:p>
    <w:p w14:paraId="305C5A76" w14:textId="2A58F27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název a sídlo smluvních stran, obchodní název, adresa;</w:t>
      </w:r>
    </w:p>
    <w:p w14:paraId="62073190" w14:textId="5159FED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7B6A9708"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den vystavení faktury a datum splatnosti;</w:t>
      </w:r>
    </w:p>
    <w:p w14:paraId="32FF9066" w14:textId="1AE3548C"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číslo</w:t>
      </w:r>
      <w:r w:rsidR="001D2DB5" w:rsidRPr="004617FC">
        <w:rPr>
          <w:rFonts w:ascii="Calibri" w:hAnsi="Calibri" w:cs="Calibri"/>
          <w:sz w:val="22"/>
          <w:szCs w:val="22"/>
        </w:rPr>
        <w:t xml:space="preserve"> účtu prodávajícího</w:t>
      </w:r>
      <w:r w:rsidRPr="004617FC">
        <w:rPr>
          <w:rFonts w:ascii="Calibri" w:hAnsi="Calibri" w:cs="Calibri"/>
          <w:sz w:val="22"/>
          <w:szCs w:val="22"/>
        </w:rPr>
        <w:t>, včetně názvu banky, na který má být faktura uhrazena;</w:t>
      </w:r>
    </w:p>
    <w:p w14:paraId="11536C9A" w14:textId="6D0A15B8"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cenu bez DPH.</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w:t>
      </w:r>
      <w:r w:rsidRPr="004617FC">
        <w:rPr>
          <w:rFonts w:ascii="Calibri" w:hAnsi="Calibri" w:cs="Calibri"/>
          <w:sz w:val="22"/>
          <w:szCs w:val="22"/>
        </w:rPr>
        <w:lastRenderedPageBreak/>
        <w:t xml:space="preserve">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07D5000B" w:rsidR="00D53BCC" w:rsidRPr="004617FC" w:rsidRDefault="0024457F" w:rsidP="00345638">
      <w:pPr>
        <w:tabs>
          <w:tab w:val="left" w:pos="0"/>
        </w:tabs>
        <w:ind w:left="709" w:hanging="706"/>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w:t>
      </w:r>
      <w:r w:rsidR="006935A6">
        <w:rPr>
          <w:rFonts w:ascii="Calibri" w:hAnsi="Calibri" w:cs="Calibri"/>
          <w:iCs/>
          <w:sz w:val="22"/>
          <w:szCs w:val="22"/>
        </w:rPr>
        <w:t xml:space="preserve">ve </w:t>
      </w:r>
      <w:r w:rsidR="00822A40" w:rsidRPr="004617FC">
        <w:rPr>
          <w:rFonts w:ascii="Calibri" w:hAnsi="Calibri" w:cs="Calibri"/>
          <w:iCs/>
          <w:sz w:val="22"/>
          <w:szCs w:val="22"/>
        </w:rPr>
        <w:t xml:space="preserve">výši </w:t>
      </w:r>
      <w:r w:rsidR="00C82102">
        <w:rPr>
          <w:rFonts w:ascii="Calibri" w:hAnsi="Calibri" w:cs="Calibri"/>
          <w:iCs/>
          <w:sz w:val="22"/>
          <w:szCs w:val="22"/>
        </w:rPr>
        <w:t>2 000 000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6A41702D"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lastRenderedPageBreak/>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7FBF8AF6"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t>V záruční době je kupující povinen reklamovat vady zboží bez zbytečného odkladu poté, co tyto vady zjistí, nejpozději však do 30 kalendářních dní (dále jen „reklamace“).</w:t>
      </w:r>
    </w:p>
    <w:p w14:paraId="7242F2C1" w14:textId="6814A3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7.3</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5F8AC36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7.4</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7.5</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 xml:space="preserve">ikvidátora, </w:t>
      </w:r>
      <w:r w:rsidR="006C7D53" w:rsidRPr="004617FC">
        <w:rPr>
          <w:rFonts w:ascii="Calibri" w:hAnsi="Calibri" w:cs="Calibri"/>
          <w:sz w:val="22"/>
          <w:szCs w:val="22"/>
        </w:rPr>
        <w:lastRenderedPageBreak/>
        <w:t>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79FBE53E" w:rsidR="006D51AD" w:rsidRPr="004617FC" w:rsidRDefault="006D51AD" w:rsidP="00345638">
      <w:pPr>
        <w:tabs>
          <w:tab w:val="num" w:pos="0"/>
        </w:tabs>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w:t>
      </w:r>
      <w:proofErr w:type="gramStart"/>
      <w:r w:rsidR="007F5689" w:rsidRPr="004617FC">
        <w:rPr>
          <w:rFonts w:ascii="Calibri" w:hAnsi="Calibri" w:cs="Calibri"/>
          <w:iCs/>
          <w:sz w:val="22"/>
          <w:szCs w:val="22"/>
        </w:rPr>
        <w:t>1.000,</w:t>
      </w:r>
      <w:r w:rsidR="00A559C8">
        <w:rPr>
          <w:rFonts w:ascii="Calibri" w:hAnsi="Calibri" w:cs="Calibri"/>
          <w:iCs/>
          <w:sz w:val="22"/>
          <w:szCs w:val="22"/>
        </w:rPr>
        <w:t>-</w:t>
      </w:r>
      <w:proofErr w:type="gramEnd"/>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D48E59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03476A" w:rsidRPr="004617FC">
        <w:rPr>
          <w:rFonts w:ascii="Calibri" w:hAnsi="Calibri" w:cs="Calibri"/>
          <w:sz w:val="22"/>
          <w:szCs w:val="22"/>
        </w:rPr>
        <w:t>3</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77777777"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prodávající nedodá, byť jen část zboží v dohodnuté kvalitě a množství, jestliže zboží nebude mít deklarované vlastnosti </w:t>
      </w:r>
    </w:p>
    <w:p w14:paraId="231D57BB" w14:textId="11B7A9BF"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p>
    <w:p w14:paraId="4DF7B012" w14:textId="3D963E10"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p>
    <w:p w14:paraId="7251720D" w14:textId="70BD61AE"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p>
    <w:p w14:paraId="37BB5682" w14:textId="3D99A76B"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03476A" w:rsidRPr="004617FC">
        <w:rPr>
          <w:rFonts w:ascii="Calibri" w:hAnsi="Calibri" w:cs="Calibri"/>
          <w:szCs w:val="22"/>
        </w:rPr>
        <w:t>3</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2092AABD"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proofErr w:type="gramStart"/>
      <w:r w:rsidR="00822675" w:rsidRPr="004617FC">
        <w:rPr>
          <w:rFonts w:ascii="Calibri" w:hAnsi="Calibri" w:cs="Calibri"/>
          <w:sz w:val="22"/>
          <w:szCs w:val="22"/>
        </w:rPr>
        <w:t xml:space="preserve"> </w:t>
      </w:r>
      <w:r w:rsidR="00822675" w:rsidRPr="00C546CB">
        <w:rPr>
          <w:rFonts w:ascii="Calibri" w:hAnsi="Calibri" w:cs="Calibri"/>
          <w:sz w:val="22"/>
          <w:szCs w:val="22"/>
          <w:highlight w:val="yellow"/>
        </w:rPr>
        <w:t>..</w:t>
      </w:r>
      <w:proofErr w:type="gramEnd"/>
      <w:r w:rsidR="00822675" w:rsidRPr="00C546CB">
        <w:rPr>
          <w:rFonts w:ascii="Calibri" w:hAnsi="Calibri" w:cs="Calibri"/>
          <w:sz w:val="22"/>
          <w:szCs w:val="22"/>
          <w:highlight w:val="yellow"/>
        </w:rPr>
        <w:t>………………</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4071EA85" w:rsidR="0024457F" w:rsidRPr="004617FC" w:rsidRDefault="00613A51"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4315E267" w:rsidR="00937B35" w:rsidRPr="004617FC" w:rsidRDefault="00613A51"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9"/>
      <w:footerReference w:type="default" r:id="rId10"/>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04B3"/>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3A51"/>
    <w:rsid w:val="006220DA"/>
    <w:rsid w:val="00632931"/>
    <w:rsid w:val="00645BB4"/>
    <w:rsid w:val="00663060"/>
    <w:rsid w:val="0067099F"/>
    <w:rsid w:val="00676199"/>
    <w:rsid w:val="00677B3C"/>
    <w:rsid w:val="00682999"/>
    <w:rsid w:val="00690EC7"/>
    <w:rsid w:val="00692B9F"/>
    <w:rsid w:val="006935A6"/>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961F7"/>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53E66"/>
    <w:rsid w:val="0095436A"/>
    <w:rsid w:val="00960ABB"/>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92325"/>
    <w:rsid w:val="00E94023"/>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L04AA33&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3948</Words>
  <Characters>23296</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10</cp:revision>
  <cp:lastPrinted>2018-05-18T08:11:00Z</cp:lastPrinted>
  <dcterms:created xsi:type="dcterms:W3CDTF">2020-12-12T19:09:00Z</dcterms:created>
  <dcterms:modified xsi:type="dcterms:W3CDTF">2021-05-03T21:13:00Z</dcterms:modified>
</cp:coreProperties>
</file>